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9223 „Metalų ir lydinių korozija. Atmosferų koroziškumas.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koroziškumo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>Spyruoklinės poveržlės arba kontraveržlės</w:t>
            </w:r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>Suveržimo kokybė tikrinama 0,30 mm storio tarpumačiu,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24402C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710D" w14:textId="77777777" w:rsidR="008B51DF" w:rsidRDefault="008B51DF" w:rsidP="00387992">
      <w:pPr>
        <w:spacing w:after="0" w:line="240" w:lineRule="auto"/>
      </w:pPr>
      <w:r>
        <w:separator/>
      </w:r>
    </w:p>
  </w:endnote>
  <w:endnote w:type="continuationSeparator" w:id="0">
    <w:p w14:paraId="26712680" w14:textId="77777777" w:rsidR="008B51DF" w:rsidRDefault="008B51D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kV</w:t>
            </w:r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1E31B" w14:textId="77777777" w:rsidR="008B51DF" w:rsidRDefault="008B51DF" w:rsidP="00387992">
      <w:pPr>
        <w:spacing w:after="0" w:line="240" w:lineRule="auto"/>
      </w:pPr>
      <w:r>
        <w:separator/>
      </w:r>
    </w:p>
  </w:footnote>
  <w:footnote w:type="continuationSeparator" w:id="0">
    <w:p w14:paraId="7255E2D5" w14:textId="77777777" w:rsidR="008B51DF" w:rsidRDefault="008B51DF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https://projektai.intranet.litgrid.eu/PWA/Esamos%20linijos%20LN-447%20rekonstravimas%20nuo%20332%20atramos%20iki%20268%20atramos%20(23%20km)/_layouts/15/DocIdRedir.aspx?ID=PVIS-2043873745-61</Url>
      <Description>PVIS-2043873745-61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PVIS-2043873745-61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8772B-C115-46EE-8E25-4DD8D2AAF3A3}"/>
</file>

<file path=customXml/itemProps3.xml><?xml version="1.0" encoding="utf-8"?>
<ds:datastoreItem xmlns:ds="http://schemas.openxmlformats.org/officeDocument/2006/customXml" ds:itemID="{28F6DDB4-6DB2-413C-ACD7-03EC815A336D}"/>
</file>

<file path=customXml/itemProps4.xml><?xml version="1.0" encoding="utf-8"?>
<ds:datastoreItem xmlns:ds="http://schemas.openxmlformats.org/officeDocument/2006/customXml" ds:itemID="{004935AA-84BA-4339-99F8-E407309159FE}"/>
</file>

<file path=customXml/itemProps5.xml><?xml version="1.0" encoding="utf-8"?>
<ds:datastoreItem xmlns:ds="http://schemas.openxmlformats.org/officeDocument/2006/customXml" ds:itemID="{EC7E51C3-1103-4477-8FCC-9591B7D3B6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3900</Words>
  <Characters>2224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6</cp:revision>
  <cp:lastPrinted>2014-01-17T08:07:00Z</cp:lastPrinted>
  <dcterms:created xsi:type="dcterms:W3CDTF">2022-12-21T18:10:00Z</dcterms:created>
  <dcterms:modified xsi:type="dcterms:W3CDTF">2022-12-22T07:25:00Z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46ac01cf-cfa6-4a63-b846-b0372554d939</vt:lpwstr>
  </property>
</Properties>
</file>